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69DE6" w14:textId="77777777" w:rsidR="00DC4E5E" w:rsidRDefault="00DC4E5E" w:rsidP="00DC4E5E">
      <w:pPr>
        <w:spacing w:before="360" w:line="288" w:lineRule="auto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Załącznik nr 2</w:t>
      </w:r>
    </w:p>
    <w:p w14:paraId="15B4354F" w14:textId="77777777" w:rsidR="00DC4E5E" w:rsidRDefault="00DC4E5E" w:rsidP="00DC4E5E">
      <w:pPr>
        <w:pStyle w:val="Nagwek1"/>
        <w:spacing w:before="240" w:line="288" w:lineRule="auto"/>
        <w:jc w:val="left"/>
        <w:rPr>
          <w:sz w:val="24"/>
          <w:szCs w:val="24"/>
        </w:rPr>
      </w:pPr>
      <w:r>
        <w:rPr>
          <w:rFonts w:eastAsia="Verdana" w:cs="Verdana"/>
          <w:sz w:val="24"/>
          <w:szCs w:val="24"/>
        </w:rPr>
        <w:t>Klauzula informacyjna Gminy Wrocław dotycząca przetwarzania Pana/Pani danych osobowych</w:t>
      </w:r>
    </w:p>
    <w:p w14:paraId="3D6DC662" w14:textId="77777777" w:rsidR="00DC4E5E" w:rsidRDefault="00DC4E5E" w:rsidP="00DC4E5E">
      <w:pPr>
        <w:pStyle w:val="Tekstpodstawowy31"/>
        <w:spacing w:before="240"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Niniejszą informację otrzymuje Pani / Pan w związku z obowiązkami określonymi w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(Dziennik Urzędowy Unii Europejskiej z dnia 4 maja 2016 r. L 119/1), zwanego dalej </w:t>
      </w:r>
      <w:r>
        <w:rPr>
          <w:rFonts w:ascii="Verdana" w:hAnsi="Verdana" w:cs="Verdana"/>
          <w:b/>
          <w:sz w:val="20"/>
          <w:szCs w:val="20"/>
        </w:rPr>
        <w:t>RODO</w:t>
      </w:r>
      <w:r>
        <w:rPr>
          <w:rFonts w:ascii="Verdana" w:hAnsi="Verdana" w:cs="Verdana"/>
          <w:sz w:val="20"/>
          <w:szCs w:val="20"/>
        </w:rPr>
        <w:t xml:space="preserve">. </w:t>
      </w:r>
    </w:p>
    <w:p w14:paraId="37606E4D" w14:textId="77777777" w:rsidR="00DC4E5E" w:rsidRDefault="00DC4E5E" w:rsidP="00DC4E5E">
      <w:pPr>
        <w:pStyle w:val="Tekstpodstawowy31"/>
        <w:spacing w:before="240"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Administrator </w:t>
      </w:r>
    </w:p>
    <w:p w14:paraId="09744B81" w14:textId="77777777" w:rsidR="00DC4E5E" w:rsidRDefault="00DC4E5E" w:rsidP="00DC4E5E">
      <w:p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Administratorem Pani/Pana danych osobowych jest Prezydent Wrocławia</w:t>
      </w:r>
      <w:r>
        <w:rPr>
          <w:rFonts w:ascii="Verdana" w:hAnsi="Verdana"/>
          <w:sz w:val="20"/>
          <w:szCs w:val="20"/>
        </w:rPr>
        <w:t>, z którym można się skontaktować w następujący sposób:</w:t>
      </w:r>
    </w:p>
    <w:p w14:paraId="4D814AEF" w14:textId="77777777" w:rsidR="00DC4E5E" w:rsidRDefault="00DC4E5E" w:rsidP="00DC4E5E">
      <w:pPr>
        <w:spacing w:line="288" w:lineRule="auto"/>
        <w:ind w:left="289" w:hanging="289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</w:t>
      </w:r>
      <w:r>
        <w:rPr>
          <w:rFonts w:ascii="Verdana" w:hAnsi="Verdana" w:cs="Verdana"/>
          <w:sz w:val="20"/>
          <w:szCs w:val="20"/>
        </w:rPr>
        <w:tab/>
        <w:t>listownie na adres: Prezydent Wrocławia, Urząd Miejski Wrocławia, pl. Nowy Targ 1-8, 50-141 Wrocław,</w:t>
      </w:r>
    </w:p>
    <w:p w14:paraId="7424A011" w14:textId="77777777" w:rsidR="00DC4E5E" w:rsidRDefault="00DC4E5E" w:rsidP="00DC4E5E">
      <w:pPr>
        <w:spacing w:line="288" w:lineRule="auto"/>
        <w:ind w:left="289" w:hanging="284"/>
        <w:rPr>
          <w:rFonts w:ascii="Verdana" w:hAnsi="Verdana"/>
          <w:sz w:val="20"/>
          <w:szCs w:val="20"/>
        </w:rPr>
      </w:pPr>
      <w:r>
        <w:rPr>
          <w:rStyle w:val="st"/>
          <w:rFonts w:ascii="Verdana" w:hAnsi="Verdana" w:cs="Verdana"/>
          <w:sz w:val="20"/>
          <w:szCs w:val="20"/>
        </w:rPr>
        <w:t xml:space="preserve">- </w:t>
      </w:r>
      <w:r>
        <w:rPr>
          <w:rStyle w:val="st"/>
          <w:rFonts w:ascii="Verdana" w:hAnsi="Verdana" w:cs="Verdana"/>
          <w:sz w:val="20"/>
          <w:szCs w:val="20"/>
        </w:rPr>
        <w:tab/>
      </w:r>
      <w:r>
        <w:rPr>
          <w:rStyle w:val="st"/>
          <w:rFonts w:ascii="Verdana" w:hAnsi="Verdana"/>
          <w:sz w:val="20"/>
          <w:szCs w:val="20"/>
        </w:rPr>
        <w:t>za pośrednictwem poczty elektronicznej na adres</w:t>
      </w:r>
      <w:r>
        <w:rPr>
          <w:rStyle w:val="st"/>
          <w:rFonts w:ascii="Verdana" w:hAnsi="Verdana" w:cs="Verdana"/>
          <w:sz w:val="20"/>
          <w:szCs w:val="20"/>
        </w:rPr>
        <w:t>: wps@um.wroc.pl</w:t>
      </w:r>
    </w:p>
    <w:p w14:paraId="3C1DA5EF" w14:textId="77777777" w:rsidR="00DC4E5E" w:rsidRDefault="00DC4E5E" w:rsidP="00DC4E5E">
      <w:pPr>
        <w:pStyle w:val="Tekstpodstawowy31"/>
        <w:spacing w:after="0" w:line="288" w:lineRule="auto"/>
        <w:ind w:left="284" w:hanging="284"/>
        <w:rPr>
          <w:rFonts w:ascii="Verdana" w:hAnsi="Verdana"/>
          <w:sz w:val="20"/>
          <w:szCs w:val="20"/>
        </w:rPr>
      </w:pPr>
      <w:r>
        <w:rPr>
          <w:rStyle w:val="st"/>
          <w:rFonts w:ascii="Verdana" w:eastAsiaTheme="majorEastAsia" w:hAnsi="Verdana" w:cs="Verdana"/>
          <w:sz w:val="20"/>
          <w:szCs w:val="20"/>
        </w:rPr>
        <w:t xml:space="preserve">- </w:t>
      </w:r>
      <w:r>
        <w:rPr>
          <w:rStyle w:val="st"/>
          <w:rFonts w:ascii="Verdana" w:eastAsiaTheme="majorEastAsia" w:hAnsi="Verdana" w:cs="Verdana"/>
          <w:sz w:val="20"/>
          <w:szCs w:val="20"/>
        </w:rPr>
        <w:tab/>
        <w:t>telefonicznie: 71-777-77-91</w:t>
      </w:r>
    </w:p>
    <w:p w14:paraId="5873A21B" w14:textId="77777777" w:rsidR="00DC4E5E" w:rsidRDefault="00DC4E5E" w:rsidP="00DC4E5E">
      <w:pPr>
        <w:pStyle w:val="Tekstpodstawowy31"/>
        <w:spacing w:before="240"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Cele przetwarzania danych</w:t>
      </w:r>
    </w:p>
    <w:p w14:paraId="671ECF4E" w14:textId="77777777" w:rsidR="00DC4E5E" w:rsidRDefault="00DC4E5E" w:rsidP="00DC4E5E">
      <w:pPr>
        <w:pStyle w:val="Akapitzlist"/>
        <w:numPr>
          <w:ilvl w:val="0"/>
          <w:numId w:val="4"/>
        </w:numPr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Pani/Pana dane osobowe będą przetwarzane</w:t>
      </w:r>
      <w:r>
        <w:rPr>
          <w:rFonts w:ascii="Verdana" w:hAnsi="Verdana" w:cs="Verdana"/>
          <w:sz w:val="20"/>
          <w:szCs w:val="20"/>
        </w:rPr>
        <w:t xml:space="preserve"> w celu wykonania czynności związanych z realizacją (w tym przygotowaniem, rozliczeniem i zamknięciem) projektu pt.:</w:t>
      </w:r>
      <w:ins w:id="0" w:author="umbasz06" w:date="2025-12-09T15:18:00Z">
        <w:r>
          <w:rPr>
            <w:rFonts w:ascii="Verdana" w:hAnsi="Verdana" w:cs="Verdana"/>
            <w:sz w:val="20"/>
            <w:szCs w:val="20"/>
          </w:rPr>
          <w:t xml:space="preserve"> </w:t>
        </w:r>
      </w:ins>
      <w:r>
        <w:rPr>
          <w:rFonts w:ascii="Verdana" w:hAnsi="Verdana"/>
          <w:b/>
          <w:bCs/>
          <w:sz w:val="20"/>
          <w:szCs w:val="20"/>
        </w:rPr>
        <w:t>Wrocław miastem równości. Model na rzecz równego traktowania i przeciwdziałania dyskryminacji mieszkańców i mieszkanek Wrocławia</w:t>
      </w:r>
      <w:ins w:id="1" w:author="umbasz06" w:date="2025-12-09T15:18:00Z">
        <w:r>
          <w:rPr>
            <w:rFonts w:ascii="Verdana" w:hAnsi="Verdana"/>
            <w:b/>
            <w:bCs/>
            <w:sz w:val="20"/>
            <w:szCs w:val="20"/>
          </w:rPr>
          <w:t xml:space="preserve"> </w:t>
        </w:r>
      </w:ins>
      <w:r>
        <w:rPr>
          <w:rFonts w:ascii="Verdana" w:hAnsi="Verdana" w:cs="Verdana"/>
          <w:sz w:val="20"/>
          <w:szCs w:val="20"/>
        </w:rPr>
        <w:t xml:space="preserve">zwanego dalej </w:t>
      </w:r>
      <w:r>
        <w:rPr>
          <w:rFonts w:ascii="Verdana" w:hAnsi="Verdana" w:cs="Verdana"/>
          <w:b/>
          <w:sz w:val="20"/>
          <w:szCs w:val="20"/>
        </w:rPr>
        <w:t>Projektem</w:t>
      </w:r>
      <w:r>
        <w:rPr>
          <w:rFonts w:ascii="Verdana" w:hAnsi="Verdana" w:cs="Verdana"/>
          <w:sz w:val="20"/>
          <w:szCs w:val="20"/>
        </w:rPr>
        <w:t>.</w:t>
      </w:r>
    </w:p>
    <w:p w14:paraId="2403D9F3" w14:textId="77777777" w:rsidR="00DC4E5E" w:rsidRDefault="00DC4E5E" w:rsidP="00DC4E5E">
      <w:pPr>
        <w:pStyle w:val="Tekstpodstawowy31"/>
        <w:spacing w:after="0" w:line="288" w:lineRule="auto"/>
        <w:rPr>
          <w:ins w:id="2" w:author="Dąbrowska Gabriela" w:date="2025-12-02T11:07:00Z"/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Podstawy prawne przetwarzania</w:t>
      </w:r>
    </w:p>
    <w:p w14:paraId="42CD075C" w14:textId="77777777" w:rsidR="00DC4E5E" w:rsidRDefault="00DC4E5E" w:rsidP="00DC4E5E">
      <w:pPr>
        <w:pStyle w:val="Tekstpodstawowy31"/>
        <w:spacing w:after="0" w:line="288" w:lineRule="auto"/>
        <w:rPr>
          <w:rFonts w:ascii="Verdana" w:hAnsi="Verdana"/>
          <w:sz w:val="20"/>
          <w:szCs w:val="20"/>
        </w:rPr>
      </w:pPr>
    </w:p>
    <w:p w14:paraId="4EA02438" w14:textId="77777777" w:rsidR="00DC4E5E" w:rsidRDefault="00DC4E5E" w:rsidP="00DC4E5E">
      <w:p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Będziemy przetwarzać Pani/Pana dane osobowe na podstawie:</w:t>
      </w:r>
    </w:p>
    <w:p w14:paraId="709A6357" w14:textId="77777777" w:rsidR="00DC4E5E" w:rsidRDefault="00DC4E5E" w:rsidP="00DC4E5E">
      <w:pPr>
        <w:pStyle w:val="NormalnyWeb"/>
        <w:numPr>
          <w:ilvl w:val="0"/>
          <w:numId w:val="5"/>
        </w:numPr>
        <w:rPr>
          <w:rFonts w:ascii="Verdana" w:hAnsi="Verdana"/>
          <w:sz w:val="20"/>
          <w:szCs w:val="20"/>
        </w:rPr>
      </w:pPr>
      <w:r>
        <w:rPr>
          <w:rStyle w:val="Pogrubienie"/>
          <w:rFonts w:ascii="Verdana" w:eastAsia="Arial" w:hAnsi="Verdana"/>
          <w:sz w:val="20"/>
          <w:szCs w:val="20"/>
        </w:rPr>
        <w:t>art. 6 ust. 1 lit. c RODO</w:t>
      </w:r>
      <w:r>
        <w:rPr>
          <w:rFonts w:ascii="Verdana" w:hAnsi="Verdana"/>
          <w:sz w:val="20"/>
          <w:szCs w:val="20"/>
        </w:rPr>
        <w:t xml:space="preserve"> – wypełnienie obowiązku prawnego ciążącego na Administratorze, w szczególności w związku z realizacją postępowania dotyczącego zapytania ofertowego,</w:t>
      </w:r>
    </w:p>
    <w:p w14:paraId="6DE1E921" w14:textId="77777777" w:rsidR="00DC4E5E" w:rsidRDefault="00DC4E5E" w:rsidP="00DC4E5E">
      <w:pPr>
        <w:pStyle w:val="NormalnyWeb"/>
        <w:numPr>
          <w:ilvl w:val="0"/>
          <w:numId w:val="5"/>
        </w:numPr>
        <w:rPr>
          <w:rFonts w:ascii="Verdana" w:hAnsi="Verdana"/>
          <w:sz w:val="20"/>
          <w:szCs w:val="20"/>
        </w:rPr>
      </w:pPr>
      <w:r>
        <w:rPr>
          <w:rStyle w:val="Pogrubienie"/>
          <w:rFonts w:ascii="Verdana" w:eastAsia="Arial" w:hAnsi="Verdana"/>
          <w:sz w:val="20"/>
          <w:szCs w:val="20"/>
        </w:rPr>
        <w:t>art. 6 ust. 1 lit. e RODO</w:t>
      </w:r>
      <w:r>
        <w:rPr>
          <w:rFonts w:ascii="Verdana" w:hAnsi="Verdana"/>
          <w:sz w:val="20"/>
          <w:szCs w:val="20"/>
        </w:rPr>
        <w:t xml:space="preserve"> – wykonywanie zadania realizowanego w interesie publicznym lub w ramach sprawowania władzy publicznej powierzonej administratorowi,</w:t>
      </w:r>
    </w:p>
    <w:p w14:paraId="0EB97FD1" w14:textId="77777777" w:rsidR="00DC4E5E" w:rsidRDefault="00DC4E5E" w:rsidP="00DC4E5E">
      <w:pPr>
        <w:pStyle w:val="NormalnyWeb"/>
        <w:numPr>
          <w:ilvl w:val="0"/>
          <w:numId w:val="5"/>
        </w:numPr>
        <w:rPr>
          <w:rFonts w:ascii="Verdana" w:hAnsi="Verdana"/>
          <w:sz w:val="20"/>
          <w:szCs w:val="20"/>
        </w:rPr>
      </w:pPr>
      <w:r>
        <w:rPr>
          <w:rStyle w:val="Pogrubienie"/>
          <w:rFonts w:ascii="Verdana" w:eastAsia="Arial" w:hAnsi="Verdana"/>
          <w:sz w:val="20"/>
          <w:szCs w:val="20"/>
        </w:rPr>
        <w:t>art. 6 ust. 1 lit. b RODO</w:t>
      </w:r>
      <w:r>
        <w:rPr>
          <w:rFonts w:ascii="Verdana" w:hAnsi="Verdana"/>
          <w:sz w:val="20"/>
          <w:szCs w:val="20"/>
        </w:rPr>
        <w:t xml:space="preserve"> – podjęcie działań jest niezbędne do wykonania umowy lub podjęcia działań przed zawarciem umowy z osobą, której dane dotyczą(jeżeli oferta zostanie wybrana),</w:t>
      </w:r>
    </w:p>
    <w:p w14:paraId="7D692CE5" w14:textId="77777777" w:rsidR="00DC4E5E" w:rsidRDefault="00DC4E5E" w:rsidP="00DC4E5E">
      <w:pPr>
        <w:pStyle w:val="NormalnyWeb"/>
        <w:numPr>
          <w:ilvl w:val="0"/>
          <w:numId w:val="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przetwarzania danych szczególnej kategorii – </w:t>
      </w:r>
      <w:r>
        <w:rPr>
          <w:rStyle w:val="Pogrubienie"/>
          <w:rFonts w:ascii="Verdana" w:eastAsia="Arial" w:hAnsi="Verdana"/>
          <w:sz w:val="20"/>
          <w:szCs w:val="20"/>
        </w:rPr>
        <w:t>art. 9 ust. 2 lit. g RODO</w:t>
      </w:r>
      <w:r>
        <w:rPr>
          <w:rFonts w:ascii="Verdana" w:hAnsi="Verdana"/>
          <w:sz w:val="20"/>
          <w:szCs w:val="20"/>
        </w:rPr>
        <w:t>, czyli przetwarzanie niezbędne ze względów związanych z ważnym interesem publicznym.</w:t>
      </w:r>
    </w:p>
    <w:p w14:paraId="46EC4155" w14:textId="77777777" w:rsidR="00DC4E5E" w:rsidRDefault="00DC4E5E" w:rsidP="00DC4E5E">
      <w:pPr>
        <w:keepNext/>
        <w:spacing w:before="240"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lastRenderedPageBreak/>
        <w:t>Kategorie danych</w:t>
      </w:r>
    </w:p>
    <w:p w14:paraId="70932255" w14:textId="77777777" w:rsidR="00DC4E5E" w:rsidRDefault="00DC4E5E" w:rsidP="00DC4E5E">
      <w:pPr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będzie przetwarzał Pani/Pana dane osobowe w zakresie niezbędnym do przeprowadzenia postępowania dotyczącego zapytania ofertowego i realizacji Projektu.</w:t>
      </w:r>
      <w:r>
        <w:rPr>
          <w:rFonts w:ascii="Verdana" w:hAnsi="Verdana"/>
          <w:sz w:val="20"/>
          <w:szCs w:val="20"/>
        </w:rPr>
        <w:br/>
        <w:t>Mogą to być w szczególności:</w:t>
      </w:r>
    </w:p>
    <w:p w14:paraId="57990985" w14:textId="77777777" w:rsidR="00DC4E5E" w:rsidRDefault="00DC4E5E" w:rsidP="00DC4E5E">
      <w:pPr>
        <w:pStyle w:val="NormalnyWeb"/>
        <w:numPr>
          <w:ilvl w:val="0"/>
          <w:numId w:val="6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imię i nazwisko,</w:t>
      </w:r>
    </w:p>
    <w:p w14:paraId="250F09DC" w14:textId="77777777" w:rsidR="00DC4E5E" w:rsidRDefault="00DC4E5E" w:rsidP="00DC4E5E">
      <w:pPr>
        <w:pStyle w:val="NormalnyWeb"/>
        <w:numPr>
          <w:ilvl w:val="0"/>
          <w:numId w:val="6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nazwa firmy, adres, dane rejestrowe (NIP, REGON, KRS lub inne identyfikatory działalności),</w:t>
      </w:r>
    </w:p>
    <w:p w14:paraId="4CFA0EE5" w14:textId="77777777" w:rsidR="00DC4E5E" w:rsidRDefault="00DC4E5E" w:rsidP="00DC4E5E">
      <w:pPr>
        <w:pStyle w:val="NormalnyWeb"/>
        <w:numPr>
          <w:ilvl w:val="0"/>
          <w:numId w:val="6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kontaktowe (adres e-mail, numer telefonu),</w:t>
      </w:r>
    </w:p>
    <w:p w14:paraId="301A3618" w14:textId="77777777" w:rsidR="00DC4E5E" w:rsidRDefault="00DC4E5E" w:rsidP="00DC4E5E">
      <w:pPr>
        <w:pStyle w:val="NormalnyWeb"/>
        <w:numPr>
          <w:ilvl w:val="0"/>
          <w:numId w:val="6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identyfikacyjne osób reprezentujących lub personelu wykonawcy,</w:t>
      </w:r>
    </w:p>
    <w:p w14:paraId="7899F475" w14:textId="77777777" w:rsidR="00DC4E5E" w:rsidRDefault="00DC4E5E" w:rsidP="00DC4E5E">
      <w:pPr>
        <w:pStyle w:val="NormalnyWeb"/>
        <w:numPr>
          <w:ilvl w:val="0"/>
          <w:numId w:val="6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zawarte w ofertach, oświadczeniach, załącznikach lub dokumentach potwierdzających kwalifikowalność wydatków (np. stanowisko, zakres zaangażowania, numer rachunku bankowego).</w:t>
      </w:r>
    </w:p>
    <w:p w14:paraId="4544201E" w14:textId="77777777" w:rsidR="00DC4E5E" w:rsidRDefault="00DC4E5E" w:rsidP="00DC4E5E">
      <w:pPr>
        <w:pStyle w:val="Normalny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gdy wymagają tego przepisy prawa lub dokumentacja projektowa, mogą być również przetwarzane dane szczególnych kategorii zgodnie z art. 9 ust. 2 lit. g RODO.</w:t>
      </w:r>
    </w:p>
    <w:p w14:paraId="6191033A" w14:textId="77777777" w:rsidR="00DC4E5E" w:rsidRDefault="00DC4E5E" w:rsidP="00DC4E5E">
      <w:pPr>
        <w:pStyle w:val="Tekstpodstawowy31"/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Obligatoryjność / fakultatywność podania danych</w:t>
      </w:r>
    </w:p>
    <w:p w14:paraId="1335AA3B" w14:textId="77777777" w:rsidR="00DC4E5E" w:rsidRDefault="00DC4E5E" w:rsidP="00DC4E5E">
      <w:pPr>
        <w:pStyle w:val="Tekstpodstawowy31"/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Podanie przez Panią/Pana danych osobowych nie jest wymogiem ustawowym. Jeżeli zawiera Pani/Pan z Administratorem umowę to podanie Pani/Pana danych osobowych jest wymogiem umownym lub warunkiem zawarcia umowy</w:t>
      </w:r>
      <w:r>
        <w:rPr>
          <w:rFonts w:ascii="Verdana" w:hAnsi="Verdana"/>
          <w:sz w:val="20"/>
          <w:szCs w:val="20"/>
        </w:rPr>
        <w:t>, a ich niepodanie będzie skutkować brakiem możliwości zawarcia umowy</w:t>
      </w:r>
      <w:r>
        <w:rPr>
          <w:rFonts w:ascii="Verdana" w:hAnsi="Verdana" w:cs="Verdana"/>
          <w:sz w:val="20"/>
          <w:szCs w:val="20"/>
        </w:rPr>
        <w:t>. We wszystkich wymienionych powyżej przypadkach nie jest Pani/Pan zobowiązana/-y do podania Pani/Pana danych osobowych, ale w przypadku ich niepodania nie będzie Pani/Pan mógł wziąć udziału w Projekcie.</w:t>
      </w:r>
    </w:p>
    <w:p w14:paraId="0CD04AF7" w14:textId="77777777" w:rsidR="00DC4E5E" w:rsidRDefault="00DC4E5E" w:rsidP="00DC4E5E">
      <w:pPr>
        <w:spacing w:before="240" w:line="288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Okres retencji danych</w:t>
      </w:r>
    </w:p>
    <w:p w14:paraId="2DD89BAE" w14:textId="77777777" w:rsidR="00DC4E5E" w:rsidRDefault="00DC4E5E" w:rsidP="00DC4E5E">
      <w:pPr>
        <w:pStyle w:val="Tekstpodstawowy31"/>
        <w:spacing w:after="0" w:line="288" w:lineRule="auto"/>
        <w:rPr>
          <w:rFonts w:ascii="Verdana" w:hAnsi="Verdana"/>
          <w:sz w:val="20"/>
          <w:szCs w:val="20"/>
        </w:rPr>
      </w:pPr>
      <w:bookmarkStart w:id="3" w:name="_Hlk198802913"/>
      <w:r>
        <w:rPr>
          <w:rFonts w:ascii="Verdana" w:hAnsi="Verdana"/>
          <w:sz w:val="20"/>
          <w:szCs w:val="20"/>
        </w:rPr>
        <w:t>Pani/Pana dane osobowe będą przechowywane przez okres realizacji postępowania oraz projektu, a następnie przez okres wymagany przepisami dotyczącymi archiwizacji dokumentacji projektowej, nie krótszy niż 5 lat od zakończenia projektu.</w:t>
      </w:r>
    </w:p>
    <w:p w14:paraId="69D933A8" w14:textId="77777777" w:rsidR="00DC4E5E" w:rsidRDefault="00DC4E5E" w:rsidP="00DC4E5E">
      <w:pPr>
        <w:pStyle w:val="Tekstpodstawowy31"/>
        <w:keepNext/>
        <w:spacing w:before="240" w:after="0" w:line="288" w:lineRule="auto"/>
        <w:rPr>
          <w:rFonts w:ascii="Verdana" w:hAnsi="Verdana"/>
          <w:color w:val="auto"/>
          <w:sz w:val="20"/>
          <w:szCs w:val="20"/>
          <w:u w:val="single"/>
        </w:rPr>
      </w:pPr>
      <w:r>
        <w:rPr>
          <w:rFonts w:ascii="Verdana" w:hAnsi="Verdana" w:cs="Verdana"/>
          <w:b/>
          <w:color w:val="auto"/>
          <w:sz w:val="20"/>
          <w:szCs w:val="20"/>
        </w:rPr>
        <w:t xml:space="preserve">Odbiorcy danych </w:t>
      </w:r>
    </w:p>
    <w:bookmarkEnd w:id="3"/>
    <w:p w14:paraId="4C9F9EE1" w14:textId="77777777" w:rsidR="00DC4E5E" w:rsidRDefault="00DC4E5E" w:rsidP="00DC4E5E">
      <w:pPr>
        <w:pStyle w:val="Tekstkomentarza1"/>
        <w:spacing w:line="288" w:lineRule="auto"/>
        <w:rPr>
          <w:rFonts w:ascii="Verdana" w:eastAsia="Calibri" w:hAnsi="Verdana" w:cs="Verdana"/>
          <w:color w:val="auto"/>
        </w:rPr>
      </w:pPr>
      <w:r>
        <w:rPr>
          <w:rFonts w:ascii="Verdana" w:eastAsia="Calibri" w:hAnsi="Verdana" w:cs="Verdana"/>
          <w:color w:val="auto"/>
        </w:rPr>
        <w:t>Będziemy przekazywać Pani/Pana dane osobowe podmiotom upoważnionym na podstawie przepisów prawa i innym podmiotom w celu realizacji zapisów umowy o dofinansowanie ww. Projektu i wypełnienie obowiązków z niej wynikających. Ponadto możemy udostępniać Pani/Pana dane usługodawcom wykonującym zadania na zlecenie Administratora w ramach świadczenia usług serwisu, rozwoju i utrzymania systemów informatycznych.</w:t>
      </w:r>
    </w:p>
    <w:p w14:paraId="229EF854" w14:textId="77777777" w:rsidR="00DC4E5E" w:rsidRDefault="00DC4E5E" w:rsidP="00DC4E5E">
      <w:pPr>
        <w:pStyle w:val="Tekstpodstawowy3"/>
        <w:spacing w:before="240" w:line="288" w:lineRule="auto"/>
        <w:rPr>
          <w:rFonts w:ascii="Verdana" w:eastAsia="Times New Roman" w:hAnsi="Verdana" w:cs="Tahoma"/>
          <w:b/>
        </w:rPr>
      </w:pPr>
      <w:r>
        <w:rPr>
          <w:rFonts w:ascii="Verdana" w:hAnsi="Verdana" w:cs="Tahoma"/>
          <w:b/>
          <w:sz w:val="20"/>
          <w:szCs w:val="20"/>
        </w:rPr>
        <w:t>Przysługujące prawa</w:t>
      </w:r>
    </w:p>
    <w:p w14:paraId="47A97925" w14:textId="77777777" w:rsidR="00DC4E5E" w:rsidRDefault="00DC4E5E" w:rsidP="00DC4E5E">
      <w:pPr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Przysługuje Pani/Panu:</w:t>
      </w:r>
    </w:p>
    <w:p w14:paraId="4B9956FC" w14:textId="77777777" w:rsidR="00DC4E5E" w:rsidRDefault="00DC4E5E" w:rsidP="00DC4E5E">
      <w:pPr>
        <w:pStyle w:val="Akapitzlist"/>
        <w:numPr>
          <w:ilvl w:val="0"/>
          <w:numId w:val="7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dostępu do swoich danych oraz otrzymania ich kopii;</w:t>
      </w:r>
    </w:p>
    <w:p w14:paraId="54AAD384" w14:textId="77777777" w:rsidR="00DC4E5E" w:rsidRDefault="00DC4E5E" w:rsidP="00DC4E5E">
      <w:pPr>
        <w:pStyle w:val="Akapitzlist"/>
        <w:numPr>
          <w:ilvl w:val="0"/>
          <w:numId w:val="7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sprostowania (poprawiania) swoich danych;</w:t>
      </w:r>
    </w:p>
    <w:p w14:paraId="38816437" w14:textId="77777777" w:rsidR="00DC4E5E" w:rsidRDefault="00DC4E5E" w:rsidP="00DC4E5E">
      <w:pPr>
        <w:pStyle w:val="Akapitzlist"/>
        <w:numPr>
          <w:ilvl w:val="0"/>
          <w:numId w:val="7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usunięcia danych (prawo do bycia zapomnianym);</w:t>
      </w:r>
    </w:p>
    <w:p w14:paraId="56EE7615" w14:textId="77777777" w:rsidR="00DC4E5E" w:rsidRDefault="00DC4E5E" w:rsidP="00DC4E5E">
      <w:pPr>
        <w:pStyle w:val="Akapitzlist"/>
        <w:numPr>
          <w:ilvl w:val="0"/>
          <w:numId w:val="7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ograniczenia przetwarzania danych;</w:t>
      </w:r>
    </w:p>
    <w:p w14:paraId="1534F73F" w14:textId="77777777" w:rsidR="00DC4E5E" w:rsidRDefault="00DC4E5E" w:rsidP="00DC4E5E">
      <w:pPr>
        <w:pStyle w:val="Akapitzlist"/>
        <w:numPr>
          <w:ilvl w:val="0"/>
          <w:numId w:val="7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przenoszenia danych;</w:t>
      </w:r>
    </w:p>
    <w:p w14:paraId="2BFDE9C7" w14:textId="77777777" w:rsidR="00DC4E5E" w:rsidRDefault="00DC4E5E" w:rsidP="00DC4E5E">
      <w:pPr>
        <w:pStyle w:val="Akapitzlist"/>
        <w:numPr>
          <w:ilvl w:val="0"/>
          <w:numId w:val="7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prawo do wniesienia sprzeciwu wobec przetwarzania danych;</w:t>
      </w:r>
    </w:p>
    <w:p w14:paraId="46FE527B" w14:textId="77777777" w:rsidR="00DC4E5E" w:rsidRDefault="00DC4E5E" w:rsidP="00DC4E5E">
      <w:pPr>
        <w:pStyle w:val="Akapitzlist"/>
        <w:numPr>
          <w:ilvl w:val="0"/>
          <w:numId w:val="7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prawo do wniesienia skargi do organu nadzorczego – tj. Prezesa Urzędu Ochrony Danych Osobowych.</w:t>
      </w:r>
    </w:p>
    <w:p w14:paraId="25AF14B3" w14:textId="77777777" w:rsidR="00DC4E5E" w:rsidRDefault="00DC4E5E" w:rsidP="00DC4E5E">
      <w:pPr>
        <w:suppressLineNumbers/>
        <w:spacing w:after="0" w:line="288" w:lineRule="auto"/>
        <w:rPr>
          <w:rFonts w:ascii="Verdana" w:hAnsi="Verdana"/>
          <w:sz w:val="20"/>
          <w:szCs w:val="20"/>
        </w:rPr>
      </w:pPr>
    </w:p>
    <w:p w14:paraId="48B9CC9A" w14:textId="77777777" w:rsidR="00DC4E5E" w:rsidRDefault="00DC4E5E" w:rsidP="00DC4E5E">
      <w:pPr>
        <w:pStyle w:val="Tekstpodstawowy31"/>
        <w:spacing w:before="240"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Inspektor Ochrony Danych</w:t>
      </w:r>
    </w:p>
    <w:p w14:paraId="1AEB04EB" w14:textId="77777777" w:rsidR="00DC4E5E" w:rsidRDefault="00DC4E5E" w:rsidP="00DC4E5E">
      <w:pPr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 Urzędzie wyznaczony został Inspektor Ochrony Danych. Jest to osoba, z którą można się kontaktować w sprawach dotyczących przetwarzania Pani/Pana danych osobowych oraz korzystania z przysługujących Pani/Panu praw związanych z przetwarzaniem danych.</w:t>
      </w:r>
    </w:p>
    <w:p w14:paraId="45285E19" w14:textId="77777777" w:rsidR="00DC4E5E" w:rsidRDefault="00DC4E5E" w:rsidP="00DC4E5E">
      <w:pPr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 Inspektorem można kontaktować się w następujący sposób:</w:t>
      </w:r>
    </w:p>
    <w:p w14:paraId="38AEBDCC" w14:textId="77777777" w:rsidR="00DC4E5E" w:rsidRDefault="00DC4E5E" w:rsidP="00DC4E5E">
      <w:pPr>
        <w:spacing w:line="288" w:lineRule="auto"/>
        <w:ind w:left="289" w:hanging="284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- </w:t>
      </w:r>
      <w:r>
        <w:rPr>
          <w:rFonts w:ascii="Verdana" w:hAnsi="Verdana" w:cs="Verdana"/>
          <w:sz w:val="20"/>
          <w:szCs w:val="20"/>
        </w:rPr>
        <w:tab/>
        <w:t>listownie na adres: al. Marcina Kromera 44, 51-163 Wrocław</w:t>
      </w:r>
    </w:p>
    <w:p w14:paraId="22B41759" w14:textId="77777777" w:rsidR="00DC4E5E" w:rsidRDefault="00DC4E5E" w:rsidP="00DC4E5E">
      <w:pPr>
        <w:spacing w:line="288" w:lineRule="auto"/>
        <w:ind w:left="289" w:hanging="289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de-DE"/>
        </w:rPr>
        <w:t xml:space="preserve">- </w:t>
      </w:r>
      <w:r>
        <w:rPr>
          <w:rFonts w:ascii="Verdana" w:hAnsi="Verdana" w:cs="Verdana"/>
          <w:sz w:val="20"/>
          <w:szCs w:val="20"/>
          <w:lang w:val="de-DE"/>
        </w:rPr>
        <w:tab/>
      </w:r>
      <w:proofErr w:type="spellStart"/>
      <w:r>
        <w:rPr>
          <w:rFonts w:ascii="Verdana" w:hAnsi="Verdana" w:cs="Verdana"/>
          <w:sz w:val="20"/>
          <w:szCs w:val="20"/>
          <w:lang w:val="de-DE"/>
        </w:rPr>
        <w:t>przeze</w:t>
      </w:r>
      <w:proofErr w:type="spellEnd"/>
      <w:r>
        <w:rPr>
          <w:rFonts w:ascii="Verdana" w:hAnsi="Verdana" w:cs="Verdana"/>
          <w:sz w:val="20"/>
          <w:szCs w:val="20"/>
          <w:lang w:val="de-DE"/>
        </w:rPr>
        <w:t>-mail: iod@um.wroc.pl</w:t>
      </w:r>
    </w:p>
    <w:p w14:paraId="71F07BCF" w14:textId="77777777" w:rsidR="00DC4E5E" w:rsidRDefault="00DC4E5E" w:rsidP="00DC4E5E">
      <w:pPr>
        <w:pStyle w:val="Tekstpodstawowy31"/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  telefonicznie: 71 777 77 24.</w:t>
      </w:r>
    </w:p>
    <w:p w14:paraId="31CAA32B" w14:textId="77777777" w:rsidR="00DC4E5E" w:rsidRDefault="00DC4E5E" w:rsidP="00DC4E5E">
      <w:pPr>
        <w:pStyle w:val="Tekstpodstawowy31"/>
        <w:keepNext/>
        <w:spacing w:before="240"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Źródło pochodzenia danych osobowych</w:t>
      </w:r>
    </w:p>
    <w:p w14:paraId="45E282E9" w14:textId="77777777" w:rsidR="00DC4E5E" w:rsidRDefault="00DC4E5E" w:rsidP="00DC4E5E">
      <w:pPr>
        <w:pStyle w:val="Nagwek1"/>
        <w:spacing w:line="288" w:lineRule="auto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Jeżeli Pani/Pana dane osobowe nie zostały przekazane przez Panią/Pana bezpośrednio Administratorowi to zostały one pozyskane od podmiotu, któremu przekazała Pani/przekazał Pan te dane w ramach udziału w Projekcie (podmiotem tym może być podmiot realizujący bezpośrednio lub pośrednio na zlecenie Administratora określone czynności w Projekcie lub z rejestrów publicznych).</w:t>
      </w:r>
    </w:p>
    <w:p w14:paraId="1DC4F9C4" w14:textId="77777777" w:rsidR="00DC4E5E" w:rsidRDefault="00DC4E5E" w:rsidP="00DC4E5E">
      <w:pPr>
        <w:pStyle w:val="Nagwek1"/>
        <w:spacing w:line="288" w:lineRule="auto"/>
        <w:jc w:val="left"/>
        <w:rPr>
          <w:b w:val="0"/>
          <w:sz w:val="20"/>
          <w:szCs w:val="20"/>
        </w:rPr>
      </w:pPr>
    </w:p>
    <w:p w14:paraId="28AE94DE" w14:textId="77777777" w:rsidR="00DC4E5E" w:rsidRDefault="00DC4E5E" w:rsidP="00DC4E5E">
      <w:pPr>
        <w:spacing w:before="240" w:line="288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Zautomatyzowane podejmowanie decyzji</w:t>
      </w:r>
    </w:p>
    <w:p w14:paraId="4C91D91F" w14:textId="77777777" w:rsidR="00DC4E5E" w:rsidRDefault="00DC4E5E" w:rsidP="00DC4E5E">
      <w:pPr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Pani/Pana dane nie będą podlegały profilowaniu lub zautomatyzowanemu podejmowaniu decyzji.</w:t>
      </w:r>
    </w:p>
    <w:p w14:paraId="24BB7817" w14:textId="77777777" w:rsidR="003E33D0" w:rsidRPr="00DC4E5E" w:rsidRDefault="003E33D0" w:rsidP="00DC4E5E"/>
    <w:sectPr w:rsidR="003E33D0" w:rsidRPr="00DC4E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8C8C6" w14:textId="77777777" w:rsidR="0051205C" w:rsidRDefault="0051205C" w:rsidP="00430C8B">
      <w:pPr>
        <w:spacing w:after="0" w:line="240" w:lineRule="auto"/>
      </w:pPr>
      <w:r>
        <w:separator/>
      </w:r>
    </w:p>
  </w:endnote>
  <w:endnote w:type="continuationSeparator" w:id="0">
    <w:p w14:paraId="205230D0" w14:textId="77777777" w:rsidR="0051205C" w:rsidRDefault="0051205C" w:rsidP="00430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38AC7" w14:textId="77777777" w:rsidR="00430C8B" w:rsidRDefault="00430C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AA86F" w14:textId="77777777" w:rsidR="00430C8B" w:rsidRDefault="00430C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36618" w14:textId="77777777" w:rsidR="00430C8B" w:rsidRDefault="00430C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D2682" w14:textId="77777777" w:rsidR="0051205C" w:rsidRDefault="0051205C" w:rsidP="00430C8B">
      <w:pPr>
        <w:spacing w:after="0" w:line="240" w:lineRule="auto"/>
      </w:pPr>
      <w:r>
        <w:separator/>
      </w:r>
    </w:p>
  </w:footnote>
  <w:footnote w:type="continuationSeparator" w:id="0">
    <w:p w14:paraId="7EBA4587" w14:textId="77777777" w:rsidR="0051205C" w:rsidRDefault="0051205C" w:rsidP="00430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0D183" w14:textId="77777777" w:rsidR="00430C8B" w:rsidRDefault="00430C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F48A" w14:textId="2F3600E9" w:rsidR="00430C8B" w:rsidRDefault="00430C8B">
    <w:pPr>
      <w:pStyle w:val="Nagwek"/>
    </w:pPr>
    <w:r>
      <w:rPr>
        <w:noProof/>
      </w:rPr>
      <w:drawing>
        <wp:inline distT="0" distB="0" distL="0" distR="0" wp14:anchorId="0329F199" wp14:editId="6BA33C3A">
          <wp:extent cx="5760720" cy="6102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3EC6D5" w14:textId="77777777" w:rsidR="00430C8B" w:rsidRDefault="00430C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78D4F" w14:textId="77777777" w:rsidR="00430C8B" w:rsidRDefault="00430C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3C7094D"/>
    <w:multiLevelType w:val="multilevel"/>
    <w:tmpl w:val="DF76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05554E"/>
    <w:multiLevelType w:val="multilevel"/>
    <w:tmpl w:val="CAF83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0C0BFE"/>
    <w:multiLevelType w:val="hybridMultilevel"/>
    <w:tmpl w:val="E9A02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951A5"/>
    <w:multiLevelType w:val="hybridMultilevel"/>
    <w:tmpl w:val="BC7467C6"/>
    <w:lvl w:ilvl="0" w:tplc="122ED0AA">
      <w:numFmt w:val="bullet"/>
      <w:lvlText w:val="•"/>
      <w:lvlJc w:val="left"/>
      <w:pPr>
        <w:ind w:left="2865" w:hanging="705"/>
      </w:pPr>
      <w:rPr>
        <w:rFonts w:ascii="Verdana" w:eastAsiaTheme="minorHAnsi" w:hAnsi="Verdana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643B4"/>
    <w:multiLevelType w:val="hybridMultilevel"/>
    <w:tmpl w:val="3ACAC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C5233"/>
    <w:multiLevelType w:val="hybridMultilevel"/>
    <w:tmpl w:val="7C6489EC"/>
    <w:lvl w:ilvl="0" w:tplc="1B58673A">
      <w:start w:val="1"/>
      <w:numFmt w:val="upperRoman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EC8"/>
    <w:rsid w:val="003E33D0"/>
    <w:rsid w:val="00430C8B"/>
    <w:rsid w:val="0051205C"/>
    <w:rsid w:val="00755EC8"/>
    <w:rsid w:val="00DC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05697"/>
  <w15:chartTrackingRefBased/>
  <w15:docId w15:val="{55BC4088-6B14-41DC-8126-3B6E7266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EC8"/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Numerowanie,List Paragraph,List Paragraph1,T_SZ_List Paragraph,Lista PR"/>
    <w:basedOn w:val="Normalny"/>
    <w:link w:val="AkapitzlistZnak"/>
    <w:qFormat/>
    <w:rsid w:val="00755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5EC8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755EC8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55EC8"/>
    <w:rPr>
      <w:rFonts w:ascii="Verdana" w:eastAsia="Times New Roman" w:hAnsi="Verdana" w:cs="Times New Roman"/>
      <w:sz w:val="20"/>
      <w:szCs w:val="20"/>
      <w:lang w:val="x-none" w:eastAsia="pl-PL"/>
    </w:rPr>
  </w:style>
  <w:style w:type="character" w:customStyle="1" w:styleId="st">
    <w:name w:val="st"/>
    <w:rsid w:val="00755EC8"/>
  </w:style>
  <w:style w:type="character" w:customStyle="1" w:styleId="AkapitzlistZnak">
    <w:name w:val="Akapit z listą Znak"/>
    <w:aliases w:val="Punkt 1.1 Znak,Numerowanie Znak,List Paragraph Znak,List Paragraph1 Znak,T_SZ_List Paragraph Znak,Lista PR Znak"/>
    <w:link w:val="Akapitzlist"/>
    <w:locked/>
    <w:rsid w:val="00755EC8"/>
    <w:rPr>
      <w:rFonts w:ascii="Arial" w:eastAsia="Arial" w:hAnsi="Arial" w:cs="Arial"/>
      <w:lang w:eastAsia="pl-PL"/>
    </w:rPr>
  </w:style>
  <w:style w:type="paragraph" w:customStyle="1" w:styleId="Nagwek1">
    <w:name w:val="Nagłówek1"/>
    <w:basedOn w:val="Normalny"/>
    <w:next w:val="Tekstpodstawowy"/>
    <w:uiPriority w:val="99"/>
    <w:rsid w:val="00755EC8"/>
    <w:pPr>
      <w:suppressAutoHyphens/>
      <w:spacing w:after="0" w:line="276" w:lineRule="auto"/>
      <w:jc w:val="center"/>
    </w:pPr>
    <w:rPr>
      <w:rFonts w:ascii="Verdana" w:eastAsia="Times New Roman" w:hAnsi="Verdana" w:cs="Times New Roman"/>
      <w:b/>
      <w:color w:val="000000"/>
      <w:sz w:val="18"/>
      <w:szCs w:val="18"/>
      <w:lang w:val="x-none" w:eastAsia="zh-CN"/>
    </w:rPr>
  </w:style>
  <w:style w:type="paragraph" w:customStyle="1" w:styleId="Tekstkomentarza1">
    <w:name w:val="Tekst komentarza1"/>
    <w:basedOn w:val="Normalny"/>
    <w:uiPriority w:val="99"/>
    <w:rsid w:val="00755EC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uiPriority w:val="99"/>
    <w:rsid w:val="00755EC8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430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C8B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0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C8B"/>
    <w:rPr>
      <w:rFonts w:ascii="Arial" w:eastAsia="Arial" w:hAnsi="Arial" w:cs="Arial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4E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C4E5E"/>
    <w:rPr>
      <w:rFonts w:ascii="Arial" w:eastAsia="Arial" w:hAnsi="Arial" w:cs="Arial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C4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C4E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4674</Characters>
  <Application>Microsoft Office Word</Application>
  <DocSecurity>0</DocSecurity>
  <Lines>38</Lines>
  <Paragraphs>10</Paragraphs>
  <ScaleCrop>false</ScaleCrop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Kucner Marta</dc:creator>
  <cp:keywords/>
  <dc:description/>
  <cp:lastModifiedBy>Kucner Marta</cp:lastModifiedBy>
  <cp:revision>3</cp:revision>
  <dcterms:created xsi:type="dcterms:W3CDTF">2025-12-02T12:37:00Z</dcterms:created>
  <dcterms:modified xsi:type="dcterms:W3CDTF">2025-12-10T10:54:00Z</dcterms:modified>
</cp:coreProperties>
</file>